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7" w:type="dxa"/>
        <w:tblLayout w:type="fixed"/>
        <w:tblLook w:val="0000" w:firstRow="0" w:lastRow="0" w:firstColumn="0" w:lastColumn="0" w:noHBand="0" w:noVBand="0"/>
      </w:tblPr>
      <w:tblGrid>
        <w:gridCol w:w="1356"/>
        <w:gridCol w:w="535"/>
        <w:gridCol w:w="5005"/>
        <w:gridCol w:w="2381"/>
      </w:tblGrid>
      <w:tr w:rsidR="00A95FEA" w:rsidRPr="007C15F5" w14:paraId="2CDE615F" w14:textId="77777777" w:rsidTr="00C33EEE">
        <w:tc>
          <w:tcPr>
            <w:tcW w:w="6896" w:type="dxa"/>
            <w:gridSpan w:val="3"/>
          </w:tcPr>
          <w:p w14:paraId="711BE1FF" w14:textId="41E970A3" w:rsidR="00A95FEA" w:rsidRPr="007C15F5" w:rsidRDefault="00D825C5" w:rsidP="00C33EEE">
            <w:pPr>
              <w:pStyle w:val="conservationmeasuretitle1"/>
            </w:pPr>
            <w:bookmarkStart w:id="0" w:name="_Toc418689760"/>
            <w:bookmarkStart w:id="1" w:name="_Toc435711206"/>
            <w:bookmarkStart w:id="2" w:name="_GoBack" w:colFirst="0" w:colLast="0"/>
            <w:r w:rsidRPr="007C15F5">
              <w:rPr>
                <w:caps w:val="0"/>
              </w:rPr>
              <w:t xml:space="preserve">Conservation Measure </w:t>
            </w:r>
            <w:r w:rsidR="00A95FEA" w:rsidRPr="007C15F5">
              <w:t>41-03 (201</w:t>
            </w:r>
            <w:ins w:id="3" w:author="Ingrid Slicer" w:date="2018-10-30T09:55:00Z">
              <w:r w:rsidR="0006461A">
                <w:t>8</w:t>
              </w:r>
            </w:ins>
            <w:del w:id="4" w:author="Ingrid Slicer" w:date="2018-10-30T09:55:00Z">
              <w:r w:rsidR="00B04D58" w:rsidDel="0006461A">
                <w:delText>7</w:delText>
              </w:r>
            </w:del>
            <w:r w:rsidR="00A95FEA" w:rsidRPr="007C15F5">
              <w:t>)</w:t>
            </w:r>
            <w:bookmarkEnd w:id="0"/>
            <w:bookmarkEnd w:id="1"/>
          </w:p>
          <w:p w14:paraId="55B9EED1" w14:textId="2F6B61FC" w:rsidR="00A95FEA" w:rsidRPr="007C15F5" w:rsidRDefault="00A95FEA" w:rsidP="00C33EEE">
            <w:pPr>
              <w:pStyle w:val="conservationmeasuretitle2"/>
            </w:pPr>
            <w:bookmarkStart w:id="5" w:name="_Toc435711207"/>
            <w:r w:rsidRPr="007C15F5">
              <w:t xml:space="preserve">Limits on the fishery for </w:t>
            </w:r>
            <w:r w:rsidRPr="007C15F5">
              <w:rPr>
                <w:i/>
              </w:rPr>
              <w:t>Dissostichus</w:t>
            </w:r>
            <w:r w:rsidRPr="007C15F5">
              <w:t xml:space="preserve"> spp. in Statistical Subarea 48.4 in the 201</w:t>
            </w:r>
            <w:ins w:id="6" w:author="Keith Reid" w:date="2018-10-29T14:20:00Z">
              <w:r w:rsidR="00DD09DA">
                <w:t>8</w:t>
              </w:r>
            </w:ins>
            <w:del w:id="7" w:author="Keith Reid" w:date="2018-10-29T14:20:00Z">
              <w:r w:rsidR="00B04D58" w:rsidDel="00DD09DA">
                <w:delText>7</w:delText>
              </w:r>
            </w:del>
            <w:r w:rsidRPr="007C15F5">
              <w:t>/1</w:t>
            </w:r>
            <w:ins w:id="8" w:author="Keith Reid" w:date="2018-10-29T14:20:00Z">
              <w:r w:rsidR="00DD09DA">
                <w:t>9</w:t>
              </w:r>
            </w:ins>
            <w:del w:id="9" w:author="Keith Reid" w:date="2018-10-29T14:20:00Z">
              <w:r w:rsidR="00B04D58" w:rsidDel="00DD09DA">
                <w:delText>8</w:delText>
              </w:r>
            </w:del>
            <w:r w:rsidRPr="007C15F5">
              <w:t xml:space="preserve"> season</w:t>
            </w:r>
            <w:bookmarkEnd w:id="5"/>
          </w:p>
        </w:tc>
        <w:tc>
          <w:tcPr>
            <w:tcW w:w="2381" w:type="dxa"/>
          </w:tcPr>
          <w:tbl>
            <w:tblPr>
              <w:tblW w:w="2179" w:type="dxa"/>
              <w:tblInd w:w="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79"/>
            </w:tblGrid>
            <w:tr w:rsidR="00A95FEA" w:rsidRPr="007C15F5" w14:paraId="31D60502" w14:textId="77777777" w:rsidTr="00C33EEE">
              <w:trPr>
                <w:cantSplit/>
              </w:trPr>
              <w:tc>
                <w:tcPr>
                  <w:tcW w:w="2179" w:type="dxa"/>
                </w:tcPr>
                <w:p w14:paraId="590BB971" w14:textId="77777777" w:rsidR="00A95FEA" w:rsidRPr="007C15F5" w:rsidRDefault="00A95FEA" w:rsidP="00C33EEE">
                  <w:pPr>
                    <w:pStyle w:val="circ"/>
                    <w:tabs>
                      <w:tab w:val="clear" w:pos="5100"/>
                      <w:tab w:val="right" w:pos="1919"/>
                    </w:tabs>
                    <w:spacing w:line="200" w:lineRule="atLeast"/>
                    <w:rPr>
                      <w:sz w:val="20"/>
                    </w:rPr>
                  </w:pPr>
                  <w:r w:rsidRPr="007C15F5">
                    <w:rPr>
                      <w:sz w:val="20"/>
                    </w:rPr>
                    <w:t>Species</w:t>
                  </w:r>
                  <w:r w:rsidRPr="007C15F5">
                    <w:rPr>
                      <w:sz w:val="20"/>
                    </w:rPr>
                    <w:tab/>
                    <w:t>toothfish</w:t>
                  </w:r>
                </w:p>
              </w:tc>
            </w:tr>
            <w:tr w:rsidR="00A95FEA" w:rsidRPr="007C15F5" w14:paraId="40878481" w14:textId="77777777" w:rsidTr="00C33EEE">
              <w:trPr>
                <w:cantSplit/>
              </w:trPr>
              <w:tc>
                <w:tcPr>
                  <w:tcW w:w="2179" w:type="dxa"/>
                </w:tcPr>
                <w:p w14:paraId="7A8AF936" w14:textId="77777777" w:rsidR="00A95FEA" w:rsidRPr="007C15F5" w:rsidRDefault="00A95FEA" w:rsidP="00C33EEE">
                  <w:pPr>
                    <w:pStyle w:val="Footer"/>
                    <w:tabs>
                      <w:tab w:val="right" w:pos="1919"/>
                    </w:tabs>
                    <w:spacing w:line="200" w:lineRule="atLeast"/>
                  </w:pPr>
                  <w:r w:rsidRPr="007C15F5">
                    <w:t>Area</w:t>
                  </w:r>
                  <w:r w:rsidRPr="007C15F5">
                    <w:tab/>
                    <w:t>48.4</w:t>
                  </w:r>
                </w:p>
              </w:tc>
            </w:tr>
            <w:tr w:rsidR="00A95FEA" w:rsidRPr="007C15F5" w14:paraId="6D5F3DE4" w14:textId="77777777" w:rsidTr="00C33EEE">
              <w:trPr>
                <w:cantSplit/>
              </w:trPr>
              <w:tc>
                <w:tcPr>
                  <w:tcW w:w="2179" w:type="dxa"/>
                </w:tcPr>
                <w:p w14:paraId="29F31451" w14:textId="602A2DB5" w:rsidR="00A95FEA" w:rsidRPr="007C15F5" w:rsidRDefault="00A95FEA" w:rsidP="00C33EEE">
                  <w:pPr>
                    <w:pStyle w:val="Footer"/>
                    <w:tabs>
                      <w:tab w:val="right" w:pos="1919"/>
                    </w:tabs>
                    <w:spacing w:line="200" w:lineRule="atLeast"/>
                    <w:rPr>
                      <w:caps/>
                    </w:rPr>
                  </w:pPr>
                  <w:r w:rsidRPr="007C15F5">
                    <w:t>Season</w:t>
                  </w:r>
                  <w:r w:rsidRPr="007C15F5">
                    <w:tab/>
                    <w:t>201</w:t>
                  </w:r>
                  <w:ins w:id="10" w:author="Keith Reid" w:date="2018-10-29T14:21:00Z">
                    <w:r w:rsidR="00DD09DA">
                      <w:t>8</w:t>
                    </w:r>
                  </w:ins>
                  <w:del w:id="11" w:author="Keith Reid" w:date="2018-10-29T14:21:00Z">
                    <w:r w:rsidR="00B04D58" w:rsidDel="00DD09DA">
                      <w:delText>7</w:delText>
                    </w:r>
                  </w:del>
                  <w:r w:rsidRPr="007C15F5">
                    <w:t>/1</w:t>
                  </w:r>
                  <w:ins w:id="12" w:author="Keith Reid" w:date="2018-10-29T14:21:00Z">
                    <w:r w:rsidR="00DD09DA">
                      <w:t>9</w:t>
                    </w:r>
                  </w:ins>
                  <w:del w:id="13" w:author="Keith Reid" w:date="2018-10-29T14:21:00Z">
                    <w:r w:rsidR="00B04D58" w:rsidDel="00DD09DA">
                      <w:delText>8</w:delText>
                    </w:r>
                  </w:del>
                </w:p>
              </w:tc>
            </w:tr>
            <w:tr w:rsidR="00A95FEA" w:rsidRPr="007C15F5" w14:paraId="2C296243" w14:textId="77777777" w:rsidTr="00C33EEE">
              <w:trPr>
                <w:cantSplit/>
              </w:trPr>
              <w:tc>
                <w:tcPr>
                  <w:tcW w:w="2179" w:type="dxa"/>
                </w:tcPr>
                <w:p w14:paraId="79D64531" w14:textId="77777777" w:rsidR="00A95FEA" w:rsidRPr="007C15F5" w:rsidRDefault="00A95FEA" w:rsidP="00C33EEE">
                  <w:pPr>
                    <w:tabs>
                      <w:tab w:val="right" w:pos="1919"/>
                    </w:tabs>
                    <w:spacing w:line="200" w:lineRule="atLeast"/>
                    <w:rPr>
                      <w:sz w:val="20"/>
                    </w:rPr>
                  </w:pPr>
                  <w:r w:rsidRPr="007C15F5">
                    <w:rPr>
                      <w:sz w:val="20"/>
                    </w:rPr>
                    <w:t>Gear</w:t>
                  </w:r>
                  <w:r w:rsidRPr="007C15F5">
                    <w:rPr>
                      <w:sz w:val="20"/>
                    </w:rPr>
                    <w:tab/>
                    <w:t>longline</w:t>
                  </w:r>
                </w:p>
              </w:tc>
            </w:tr>
          </w:tbl>
          <w:p w14:paraId="4AAB68C0" w14:textId="77777777" w:rsidR="00A95FEA" w:rsidRPr="007C15F5" w:rsidRDefault="00A95FEA" w:rsidP="00C33EEE">
            <w:pPr>
              <w:pStyle w:val="conservationmeasuretitle1"/>
            </w:pPr>
          </w:p>
        </w:tc>
      </w:tr>
      <w:tr w:rsidR="00A95FEA" w:rsidRPr="007C15F5" w14:paraId="7DCECE58" w14:textId="77777777" w:rsidTr="00C33EEE">
        <w:trPr>
          <w:cantSplit/>
        </w:trPr>
        <w:tc>
          <w:tcPr>
            <w:tcW w:w="1356" w:type="dxa"/>
            <w:vMerge w:val="restart"/>
          </w:tcPr>
          <w:p w14:paraId="6A4A4842" w14:textId="77777777" w:rsidR="00A95FEA" w:rsidRPr="00E12FBB" w:rsidRDefault="00A95FEA" w:rsidP="00C33EEE">
            <w:pPr>
              <w:pStyle w:val="paragraphtext"/>
              <w:spacing w:before="240"/>
              <w:jc w:val="left"/>
              <w:rPr>
                <w:sz w:val="20"/>
              </w:rPr>
            </w:pPr>
            <w:r w:rsidRPr="00E12FBB">
              <w:rPr>
                <w:sz w:val="20"/>
              </w:rPr>
              <w:t>Access</w:t>
            </w:r>
          </w:p>
        </w:tc>
        <w:tc>
          <w:tcPr>
            <w:tcW w:w="535" w:type="dxa"/>
          </w:tcPr>
          <w:p w14:paraId="3EC30882" w14:textId="77777777" w:rsidR="00A95FEA" w:rsidRPr="007C15F5" w:rsidRDefault="00A95FEA" w:rsidP="00C33EEE">
            <w:pPr>
              <w:pStyle w:val="paragraphtext"/>
              <w:spacing w:before="240"/>
            </w:pPr>
            <w:r w:rsidRPr="007C15F5">
              <w:t>1.</w:t>
            </w:r>
          </w:p>
        </w:tc>
        <w:tc>
          <w:tcPr>
            <w:tcW w:w="7386" w:type="dxa"/>
            <w:gridSpan w:val="2"/>
          </w:tcPr>
          <w:p w14:paraId="5B2A38B8" w14:textId="77777777" w:rsidR="00A95FEA" w:rsidRPr="007C15F5" w:rsidRDefault="00A95FEA" w:rsidP="00C33EEE">
            <w:pPr>
              <w:pStyle w:val="paragraphtext"/>
              <w:spacing w:before="240" w:after="220"/>
            </w:pPr>
            <w:r w:rsidRPr="007C15F5">
              <w:t xml:space="preserve">Directed fishing shall be by longlines only. The use of all other methods of directed fishing for </w:t>
            </w:r>
            <w:r w:rsidRPr="007C15F5">
              <w:rPr>
                <w:i/>
              </w:rPr>
              <w:t>Dissostichus</w:t>
            </w:r>
            <w:r w:rsidRPr="007C15F5">
              <w:t xml:space="preserve"> spp. in Statistical Subarea 48.4 shall be prohibited. </w:t>
            </w:r>
          </w:p>
        </w:tc>
      </w:tr>
      <w:tr w:rsidR="00A95FEA" w:rsidRPr="007C15F5" w14:paraId="21F85224" w14:textId="77777777" w:rsidTr="00C33EEE">
        <w:trPr>
          <w:cantSplit/>
        </w:trPr>
        <w:tc>
          <w:tcPr>
            <w:tcW w:w="1356" w:type="dxa"/>
            <w:vMerge/>
          </w:tcPr>
          <w:p w14:paraId="01CF0E91" w14:textId="77777777" w:rsidR="00A95FEA" w:rsidRPr="00E12FBB" w:rsidRDefault="00A95FEA" w:rsidP="00C33EEE">
            <w:pPr>
              <w:pStyle w:val="paragraphtext"/>
              <w:jc w:val="left"/>
              <w:rPr>
                <w:sz w:val="20"/>
              </w:rPr>
            </w:pPr>
          </w:p>
        </w:tc>
        <w:tc>
          <w:tcPr>
            <w:tcW w:w="535" w:type="dxa"/>
          </w:tcPr>
          <w:p w14:paraId="7F6E893E" w14:textId="77777777" w:rsidR="00A95FEA" w:rsidRPr="007C15F5" w:rsidRDefault="00A95FEA" w:rsidP="00C33EEE">
            <w:pPr>
              <w:pStyle w:val="paragraphtext"/>
            </w:pPr>
            <w:r w:rsidRPr="007C15F5">
              <w:t>2.</w:t>
            </w:r>
          </w:p>
        </w:tc>
        <w:tc>
          <w:tcPr>
            <w:tcW w:w="7386" w:type="dxa"/>
            <w:gridSpan w:val="2"/>
          </w:tcPr>
          <w:p w14:paraId="4E94150C" w14:textId="77777777" w:rsidR="00A95FEA" w:rsidRPr="007C15F5" w:rsidRDefault="00A95FEA" w:rsidP="00C33EEE">
            <w:pPr>
              <w:pStyle w:val="cmpara"/>
              <w:spacing w:after="220"/>
            </w:pPr>
            <w:r w:rsidRPr="007C15F5">
              <w:t xml:space="preserve">For the purpose of this fishery, the area open to fishing is defined as that portion of Statistical Subarea 48.4 that lies within the area bounded by latitudes 55°30'S and 57°20'S and by longitudes 25°30'W and 29°30'W, and by latitudes 57°20'S and 60°00'S and by longitudes 24°30'W and 29°00'W. </w:t>
            </w:r>
          </w:p>
        </w:tc>
      </w:tr>
      <w:tr w:rsidR="00A95FEA" w:rsidRPr="007C15F5" w14:paraId="5046C835" w14:textId="77777777" w:rsidTr="00C33EEE">
        <w:trPr>
          <w:cantSplit/>
        </w:trPr>
        <w:tc>
          <w:tcPr>
            <w:tcW w:w="1356" w:type="dxa"/>
            <w:vMerge/>
          </w:tcPr>
          <w:p w14:paraId="4E73EE51" w14:textId="77777777" w:rsidR="00A95FEA" w:rsidRPr="00E12FBB" w:rsidRDefault="00A95FEA" w:rsidP="00C33EEE">
            <w:pPr>
              <w:pStyle w:val="paragraphtext"/>
              <w:jc w:val="left"/>
              <w:rPr>
                <w:sz w:val="20"/>
              </w:rPr>
            </w:pPr>
          </w:p>
        </w:tc>
        <w:tc>
          <w:tcPr>
            <w:tcW w:w="535" w:type="dxa"/>
          </w:tcPr>
          <w:p w14:paraId="508A7EF4" w14:textId="77777777" w:rsidR="00A95FEA" w:rsidRPr="007C15F5" w:rsidRDefault="00A95FEA" w:rsidP="00C33EEE">
            <w:pPr>
              <w:pStyle w:val="paragraphtext"/>
            </w:pPr>
            <w:r w:rsidRPr="007C15F5">
              <w:t>3.</w:t>
            </w:r>
          </w:p>
        </w:tc>
        <w:tc>
          <w:tcPr>
            <w:tcW w:w="7386" w:type="dxa"/>
            <w:gridSpan w:val="2"/>
          </w:tcPr>
          <w:p w14:paraId="6C353533" w14:textId="12FE2E6C" w:rsidR="00A95FEA" w:rsidRPr="007C15F5" w:rsidRDefault="00A95FEA" w:rsidP="00C33EEE">
            <w:pPr>
              <w:pStyle w:val="cmpara"/>
              <w:spacing w:after="220"/>
              <w:rPr>
                <w:caps/>
              </w:rPr>
            </w:pPr>
            <w:r w:rsidRPr="007C15F5">
              <w:t xml:space="preserve">A map illustrating the areas defined by paragraph 2 is appended to this conservation measure (Annex 41-03/A). The portion of Statistical Subarea 48.4 outside that defined above shall be closed to directed fishing for </w:t>
            </w:r>
            <w:r w:rsidRPr="007C15F5">
              <w:rPr>
                <w:i/>
              </w:rPr>
              <w:t>Dissostichus</w:t>
            </w:r>
            <w:r w:rsidRPr="007C15F5">
              <w:t xml:space="preserve"> spp. in the 201</w:t>
            </w:r>
            <w:ins w:id="14" w:author="Keith Reid" w:date="2018-10-29T14:22:00Z">
              <w:r w:rsidR="00DD09DA">
                <w:t>8</w:t>
              </w:r>
            </w:ins>
            <w:del w:id="15" w:author="Keith Reid" w:date="2018-10-29T14:22:00Z">
              <w:r w:rsidR="00B04D58" w:rsidDel="00DD09DA">
                <w:delText>7</w:delText>
              </w:r>
            </w:del>
            <w:r w:rsidRPr="007C15F5">
              <w:t>/1</w:t>
            </w:r>
            <w:del w:id="16" w:author="Keith Reid" w:date="2018-10-29T14:22:00Z">
              <w:r w:rsidR="00B04D58" w:rsidDel="00DD09DA">
                <w:delText>8</w:delText>
              </w:r>
            </w:del>
            <w:ins w:id="17" w:author="Keith Reid" w:date="2018-10-29T14:22:00Z">
              <w:r w:rsidR="00DD09DA">
                <w:t>9</w:t>
              </w:r>
            </w:ins>
            <w:r w:rsidRPr="007C15F5">
              <w:t xml:space="preserve"> season.</w:t>
            </w:r>
          </w:p>
        </w:tc>
      </w:tr>
      <w:tr w:rsidR="00A95FEA" w:rsidRPr="007C15F5" w14:paraId="1D44F230" w14:textId="77777777" w:rsidTr="00C33EEE">
        <w:tc>
          <w:tcPr>
            <w:tcW w:w="1356" w:type="dxa"/>
          </w:tcPr>
          <w:p w14:paraId="467B7BA2" w14:textId="77777777" w:rsidR="00A95FEA" w:rsidRPr="00E12FBB" w:rsidRDefault="00A95FEA" w:rsidP="00C33EEE">
            <w:pPr>
              <w:pStyle w:val="paragraphtext"/>
              <w:jc w:val="left"/>
              <w:rPr>
                <w:sz w:val="20"/>
              </w:rPr>
            </w:pPr>
            <w:r w:rsidRPr="00E12FBB">
              <w:rPr>
                <w:sz w:val="20"/>
              </w:rPr>
              <w:t>Catch limit</w:t>
            </w:r>
          </w:p>
        </w:tc>
        <w:tc>
          <w:tcPr>
            <w:tcW w:w="535" w:type="dxa"/>
          </w:tcPr>
          <w:p w14:paraId="0A42E2A7" w14:textId="77777777" w:rsidR="00A95FEA" w:rsidRPr="007C15F5" w:rsidRDefault="00A95FEA" w:rsidP="00C33EEE">
            <w:pPr>
              <w:pStyle w:val="paragraphtext"/>
            </w:pPr>
            <w:r w:rsidRPr="007C15F5">
              <w:t>4.</w:t>
            </w:r>
          </w:p>
        </w:tc>
        <w:tc>
          <w:tcPr>
            <w:tcW w:w="7386" w:type="dxa"/>
            <w:gridSpan w:val="2"/>
          </w:tcPr>
          <w:p w14:paraId="42FDCA41" w14:textId="0C527364" w:rsidR="00A95FEA" w:rsidRPr="007C15F5" w:rsidRDefault="00A95FEA" w:rsidP="00C33EEE">
            <w:pPr>
              <w:pStyle w:val="cmpara"/>
              <w:spacing w:after="220"/>
            </w:pPr>
            <w:r w:rsidRPr="007C15F5">
              <w:t xml:space="preserve">The total catch of </w:t>
            </w:r>
            <w:r w:rsidRPr="007C15F5">
              <w:rPr>
                <w:i/>
              </w:rPr>
              <w:t xml:space="preserve">Dissostichus eleginoides </w:t>
            </w:r>
            <w:r w:rsidRPr="007C15F5">
              <w:t xml:space="preserve">shall be limited </w:t>
            </w:r>
            <w:r w:rsidRPr="007C15F5">
              <w:rPr>
                <w:szCs w:val="24"/>
              </w:rPr>
              <w:t xml:space="preserve">to </w:t>
            </w:r>
            <w:r w:rsidR="00B04D58">
              <w:rPr>
                <w:szCs w:val="24"/>
              </w:rPr>
              <w:t>26</w:t>
            </w:r>
            <w:r w:rsidRPr="007C15F5">
              <w:rPr>
                <w:szCs w:val="24"/>
              </w:rPr>
              <w:t xml:space="preserve"> tonnes</w:t>
            </w:r>
            <w:r w:rsidRPr="007C15F5">
              <w:t xml:space="preserve">. </w:t>
            </w:r>
          </w:p>
        </w:tc>
      </w:tr>
      <w:tr w:rsidR="00A95FEA" w:rsidRPr="007C15F5" w14:paraId="0B90079D" w14:textId="77777777" w:rsidTr="00C33EEE">
        <w:tc>
          <w:tcPr>
            <w:tcW w:w="1356" w:type="dxa"/>
          </w:tcPr>
          <w:p w14:paraId="790BD55B" w14:textId="77777777" w:rsidR="00A95FEA" w:rsidRPr="00E12FBB" w:rsidRDefault="00A95FEA" w:rsidP="00C33EEE">
            <w:pPr>
              <w:pStyle w:val="paragraphtext"/>
              <w:jc w:val="left"/>
              <w:rPr>
                <w:sz w:val="20"/>
              </w:rPr>
            </w:pPr>
          </w:p>
        </w:tc>
        <w:tc>
          <w:tcPr>
            <w:tcW w:w="535" w:type="dxa"/>
          </w:tcPr>
          <w:p w14:paraId="5604ED8E" w14:textId="77777777" w:rsidR="00A95FEA" w:rsidRPr="007C15F5" w:rsidRDefault="00A95FEA" w:rsidP="00C33EEE">
            <w:pPr>
              <w:pStyle w:val="paragraphtext"/>
            </w:pPr>
            <w:r w:rsidRPr="007C15F5">
              <w:t>5.</w:t>
            </w:r>
          </w:p>
        </w:tc>
        <w:tc>
          <w:tcPr>
            <w:tcW w:w="7386" w:type="dxa"/>
            <w:gridSpan w:val="2"/>
          </w:tcPr>
          <w:p w14:paraId="161A5733" w14:textId="52216ABD" w:rsidR="00A95FEA" w:rsidRPr="007C15F5" w:rsidRDefault="00A95FEA" w:rsidP="00C33EEE">
            <w:pPr>
              <w:pStyle w:val="cmpara"/>
              <w:spacing w:after="220"/>
            </w:pPr>
            <w:r w:rsidRPr="007C15F5">
              <w:t xml:space="preserve">The total catch of </w:t>
            </w:r>
            <w:r w:rsidRPr="007C15F5">
              <w:rPr>
                <w:i/>
              </w:rPr>
              <w:t>Dissostichus mawsoni</w:t>
            </w:r>
            <w:r w:rsidRPr="007C15F5">
              <w:t xml:space="preserve"> shall be limited </w:t>
            </w:r>
            <w:r w:rsidRPr="007C15F5">
              <w:rPr>
                <w:szCs w:val="24"/>
              </w:rPr>
              <w:t>to 3</w:t>
            </w:r>
            <w:r w:rsidR="00B04D58">
              <w:rPr>
                <w:szCs w:val="24"/>
              </w:rPr>
              <w:t>7</w:t>
            </w:r>
            <w:r w:rsidRPr="007C15F5">
              <w:rPr>
                <w:szCs w:val="24"/>
              </w:rPr>
              <w:t xml:space="preserve"> tonnes</w:t>
            </w:r>
            <w:r w:rsidRPr="007C15F5">
              <w:t>.</w:t>
            </w:r>
          </w:p>
        </w:tc>
      </w:tr>
      <w:tr w:rsidR="00A95FEA" w:rsidRPr="007C15F5" w14:paraId="13067411" w14:textId="77777777" w:rsidTr="00C33EEE">
        <w:trPr>
          <w:cantSplit/>
        </w:trPr>
        <w:tc>
          <w:tcPr>
            <w:tcW w:w="1356" w:type="dxa"/>
          </w:tcPr>
          <w:p w14:paraId="2F80BB79" w14:textId="77777777" w:rsidR="00A95FEA" w:rsidRPr="00E12FBB" w:rsidRDefault="00A95FEA" w:rsidP="00C33EEE">
            <w:pPr>
              <w:pStyle w:val="paragraphtext"/>
              <w:spacing w:after="220"/>
              <w:jc w:val="left"/>
              <w:rPr>
                <w:sz w:val="20"/>
              </w:rPr>
            </w:pPr>
            <w:r w:rsidRPr="00E12FBB">
              <w:rPr>
                <w:sz w:val="20"/>
              </w:rPr>
              <w:t>Season</w:t>
            </w:r>
          </w:p>
        </w:tc>
        <w:tc>
          <w:tcPr>
            <w:tcW w:w="535" w:type="dxa"/>
          </w:tcPr>
          <w:p w14:paraId="78A4D597" w14:textId="77777777" w:rsidR="00A95FEA" w:rsidRPr="007C15F5" w:rsidRDefault="00A95FEA" w:rsidP="00C33EEE">
            <w:pPr>
              <w:pStyle w:val="paragraphtext"/>
              <w:spacing w:after="220"/>
            </w:pPr>
            <w:r w:rsidRPr="007C15F5">
              <w:t>6.</w:t>
            </w:r>
          </w:p>
        </w:tc>
        <w:tc>
          <w:tcPr>
            <w:tcW w:w="7386" w:type="dxa"/>
            <w:gridSpan w:val="2"/>
          </w:tcPr>
          <w:p w14:paraId="66A2EA61" w14:textId="14CF9DEC" w:rsidR="00A95FEA" w:rsidRPr="007C15F5" w:rsidRDefault="00A95FEA" w:rsidP="00C33EEE">
            <w:pPr>
              <w:pStyle w:val="cmpara"/>
              <w:spacing w:after="220"/>
              <w:rPr>
                <w:caps/>
              </w:rPr>
            </w:pPr>
            <w:r w:rsidRPr="007C15F5">
              <w:t xml:space="preserve">For the purposes of the fishery for </w:t>
            </w:r>
            <w:r w:rsidRPr="007C15F5">
              <w:rPr>
                <w:i/>
              </w:rPr>
              <w:t>Dissostichus</w:t>
            </w:r>
            <w:r w:rsidRPr="007C15F5">
              <w:t xml:space="preserve"> spp. in Statistical Subarea 48.4, the fishing season shall be 1 December 201</w:t>
            </w:r>
            <w:ins w:id="18" w:author="Keith Reid" w:date="2018-10-29T14:21:00Z">
              <w:r w:rsidR="00DD09DA">
                <w:t>8</w:t>
              </w:r>
            </w:ins>
            <w:del w:id="19" w:author="Keith Reid" w:date="2018-10-29T14:21:00Z">
              <w:r w:rsidR="00B04D58" w:rsidDel="00DD09DA">
                <w:delText>7</w:delText>
              </w:r>
            </w:del>
            <w:r w:rsidRPr="007C15F5">
              <w:t xml:space="preserve"> to 30 November 201</w:t>
            </w:r>
            <w:del w:id="20" w:author="Keith Reid" w:date="2018-10-29T14:21:00Z">
              <w:r w:rsidR="00B04D58" w:rsidDel="00DD09DA">
                <w:delText>8</w:delText>
              </w:r>
            </w:del>
            <w:ins w:id="21" w:author="Keith Reid" w:date="2018-10-29T14:21:00Z">
              <w:r w:rsidR="00DD09DA">
                <w:t>9</w:t>
              </w:r>
            </w:ins>
            <w:r w:rsidRPr="007C15F5">
              <w:t xml:space="preserve">, or until the catch limits for both species are reached, whichever is sooner. If the catch limit for </w:t>
            </w:r>
            <w:r w:rsidRPr="007C15F5">
              <w:rPr>
                <w:i/>
              </w:rPr>
              <w:t>Dissostichus mawsoni</w:t>
            </w:r>
            <w:r w:rsidRPr="007C15F5">
              <w:t xml:space="preserve"> is reached prior to the closure of the fishery, the area south of latitude 57°20'S shall be closed. If the catch limit for </w:t>
            </w:r>
            <w:r w:rsidRPr="007C15F5">
              <w:rPr>
                <w:i/>
              </w:rPr>
              <w:t>Dissostichus eleginoides</w:t>
            </w:r>
            <w:r w:rsidRPr="007C15F5">
              <w:t xml:space="preserve"> is reached prior to the closure of the fishery, the area north of 58°00'S shall be closed.</w:t>
            </w:r>
          </w:p>
        </w:tc>
      </w:tr>
      <w:tr w:rsidR="00A95FEA" w:rsidRPr="007C15F5" w14:paraId="756301C5" w14:textId="77777777" w:rsidTr="00C33EEE">
        <w:trPr>
          <w:cantSplit/>
        </w:trPr>
        <w:tc>
          <w:tcPr>
            <w:tcW w:w="1356" w:type="dxa"/>
          </w:tcPr>
          <w:p w14:paraId="799F6812" w14:textId="77777777" w:rsidR="00A95FEA" w:rsidRPr="00E12FBB" w:rsidRDefault="00A95FEA" w:rsidP="00C33EEE">
            <w:pPr>
              <w:pStyle w:val="cmpara"/>
              <w:spacing w:after="220"/>
              <w:jc w:val="left"/>
              <w:rPr>
                <w:sz w:val="20"/>
              </w:rPr>
            </w:pPr>
            <w:r w:rsidRPr="00E12FBB">
              <w:rPr>
                <w:sz w:val="20"/>
              </w:rPr>
              <w:t>By-catch</w:t>
            </w:r>
          </w:p>
        </w:tc>
        <w:tc>
          <w:tcPr>
            <w:tcW w:w="535" w:type="dxa"/>
          </w:tcPr>
          <w:p w14:paraId="736867B5" w14:textId="77777777" w:rsidR="00A95FEA" w:rsidRPr="007C15F5" w:rsidRDefault="00A95FEA" w:rsidP="00C33EEE">
            <w:pPr>
              <w:pStyle w:val="cmpara"/>
              <w:spacing w:after="220"/>
            </w:pPr>
            <w:r w:rsidRPr="007C15F5">
              <w:t>7.</w:t>
            </w:r>
          </w:p>
        </w:tc>
        <w:tc>
          <w:tcPr>
            <w:tcW w:w="7386" w:type="dxa"/>
            <w:gridSpan w:val="2"/>
          </w:tcPr>
          <w:p w14:paraId="075F7D9F" w14:textId="7F4A25C6" w:rsidR="00A95FEA" w:rsidRPr="007C15F5" w:rsidRDefault="00A95FEA" w:rsidP="00C33EEE">
            <w:pPr>
              <w:pStyle w:val="cmpara"/>
              <w:spacing w:after="220"/>
            </w:pPr>
            <w:r w:rsidRPr="007C15F5">
              <w:t xml:space="preserve">The by-catch of finfish shall not </w:t>
            </w:r>
            <w:r w:rsidRPr="007C15F5">
              <w:rPr>
                <w:szCs w:val="24"/>
              </w:rPr>
              <w:t xml:space="preserve">exceed </w:t>
            </w:r>
            <w:r w:rsidR="007E1258" w:rsidRPr="00971A7C">
              <w:rPr>
                <w:szCs w:val="24"/>
              </w:rPr>
              <w:t>3.2</w:t>
            </w:r>
            <w:r w:rsidRPr="007C15F5">
              <w:rPr>
                <w:szCs w:val="24"/>
              </w:rPr>
              <w:t xml:space="preserve"> tonnes for skates and rays and </w:t>
            </w:r>
            <w:r w:rsidR="007E1258">
              <w:rPr>
                <w:szCs w:val="24"/>
              </w:rPr>
              <w:t>10</w:t>
            </w:r>
            <w:r w:rsidRPr="007C15F5">
              <w:rPr>
                <w:szCs w:val="24"/>
              </w:rPr>
              <w:t>.</w:t>
            </w:r>
            <w:r w:rsidR="007E1258">
              <w:rPr>
                <w:szCs w:val="24"/>
              </w:rPr>
              <w:t>1</w:t>
            </w:r>
            <w:r w:rsidRPr="007C15F5">
              <w:rPr>
                <w:szCs w:val="24"/>
              </w:rPr>
              <w:t xml:space="preserve"> tonnes</w:t>
            </w:r>
            <w:r w:rsidRPr="007C15F5">
              <w:t xml:space="preserve"> for </w:t>
            </w:r>
            <w:r w:rsidRPr="007C15F5">
              <w:rPr>
                <w:i/>
                <w:iCs/>
              </w:rPr>
              <w:t>Macrourus</w:t>
            </w:r>
            <w:r w:rsidRPr="007C15F5">
              <w:t xml:space="preserve"> spp.</w:t>
            </w:r>
          </w:p>
        </w:tc>
      </w:tr>
      <w:tr w:rsidR="00A95FEA" w:rsidRPr="007C15F5" w14:paraId="31EAB7B7" w14:textId="77777777" w:rsidTr="00C33EEE">
        <w:tc>
          <w:tcPr>
            <w:tcW w:w="1356" w:type="dxa"/>
          </w:tcPr>
          <w:p w14:paraId="7247C791" w14:textId="77777777" w:rsidR="00A95FEA" w:rsidRPr="00E12FBB" w:rsidRDefault="00A95FEA" w:rsidP="00C33EEE">
            <w:pPr>
              <w:pStyle w:val="cmpara"/>
              <w:spacing w:after="220"/>
              <w:jc w:val="left"/>
              <w:rPr>
                <w:sz w:val="20"/>
              </w:rPr>
            </w:pPr>
          </w:p>
        </w:tc>
        <w:tc>
          <w:tcPr>
            <w:tcW w:w="535" w:type="dxa"/>
          </w:tcPr>
          <w:p w14:paraId="46C0002F" w14:textId="77777777" w:rsidR="00A95FEA" w:rsidRPr="007C15F5" w:rsidRDefault="00A95FEA" w:rsidP="00C33EEE">
            <w:pPr>
              <w:pStyle w:val="cmpara"/>
              <w:spacing w:after="220"/>
            </w:pPr>
            <w:r w:rsidRPr="007C15F5">
              <w:t>8.</w:t>
            </w:r>
          </w:p>
        </w:tc>
        <w:tc>
          <w:tcPr>
            <w:tcW w:w="7386" w:type="dxa"/>
            <w:gridSpan w:val="2"/>
          </w:tcPr>
          <w:p w14:paraId="4ED3E450" w14:textId="77777777" w:rsidR="00A95FEA" w:rsidRPr="007C15F5" w:rsidRDefault="00A95FEA" w:rsidP="00C33EEE">
            <w:pPr>
              <w:pStyle w:val="cmpara"/>
              <w:spacing w:after="220"/>
            </w:pPr>
            <w:r w:rsidRPr="007C15F5">
              <w:t xml:space="preserve">The by-catch of finfish shall trigger a move-on rule if the catch of skates and rays exceeds 5% of the catch of </w:t>
            </w:r>
            <w:r w:rsidRPr="007C15F5">
              <w:rPr>
                <w:i/>
              </w:rPr>
              <w:t>Dissostichus</w:t>
            </w:r>
            <w:r w:rsidRPr="007C15F5">
              <w:t xml:space="preserve"> spp. in any one haul or set, or if the catch of </w:t>
            </w:r>
            <w:r w:rsidRPr="007C15F5">
              <w:rPr>
                <w:i/>
                <w:iCs/>
              </w:rPr>
              <w:t>Macrourus</w:t>
            </w:r>
            <w:r w:rsidRPr="007C15F5">
              <w:t xml:space="preserve"> spp. reaches </w:t>
            </w:r>
            <w:r w:rsidRPr="007C15F5">
              <w:rPr>
                <w:szCs w:val="24"/>
              </w:rPr>
              <w:t>150</w:t>
            </w:r>
            <w:r w:rsidRPr="007C15F5">
              <w:t xml:space="preserve"> kg and exceeds 16% of the catch of </w:t>
            </w:r>
            <w:r w:rsidRPr="007C15F5">
              <w:rPr>
                <w:i/>
              </w:rPr>
              <w:t>Dissostichus</w:t>
            </w:r>
            <w:r w:rsidRPr="007C15F5">
              <w:t xml:space="preserve"> spp. in any one haul or set. If the move-on rule is triggered, then the fishing vessel shall move to another location at least 5 n miles</w:t>
            </w:r>
            <w:r w:rsidRPr="007C15F5">
              <w:rPr>
                <w:vertAlign w:val="superscript"/>
              </w:rPr>
              <w:t>1</w:t>
            </w:r>
            <w:r w:rsidRPr="007C15F5">
              <w:t xml:space="preserve"> distant. The fishing vessel shall not return to any point within 5 n miles of the location where the move-on rule was triggered for a period of at least five days</w:t>
            </w:r>
            <w:r w:rsidRPr="007C15F5">
              <w:rPr>
                <w:vertAlign w:val="superscript"/>
              </w:rPr>
              <w:t>2</w:t>
            </w:r>
            <w:r w:rsidRPr="007C15F5">
              <w:t xml:space="preserve">. </w:t>
            </w:r>
            <w:r w:rsidRPr="007C15F5">
              <w:rPr>
                <w:szCs w:val="24"/>
              </w:rPr>
              <w:t xml:space="preserve">The location where the </w:t>
            </w:r>
            <w:r w:rsidRPr="007C15F5">
              <w:t xml:space="preserve">move-on rule was triggered </w:t>
            </w:r>
            <w:r w:rsidRPr="007C15F5">
              <w:rPr>
                <w:szCs w:val="24"/>
              </w:rPr>
              <w:t>is defined as the path</w:t>
            </w:r>
            <w:r w:rsidRPr="007C15F5">
              <w:rPr>
                <w:szCs w:val="24"/>
                <w:vertAlign w:val="superscript"/>
              </w:rPr>
              <w:t>3</w:t>
            </w:r>
            <w:r w:rsidRPr="007C15F5">
              <w:rPr>
                <w:szCs w:val="24"/>
              </w:rPr>
              <w:t xml:space="preserve"> followed by the fishing vessel.</w:t>
            </w:r>
          </w:p>
        </w:tc>
      </w:tr>
      <w:tr w:rsidR="00A95FEA" w:rsidRPr="007C15F5" w14:paraId="317CA276" w14:textId="77777777" w:rsidTr="00C33EEE">
        <w:trPr>
          <w:cantSplit/>
        </w:trPr>
        <w:tc>
          <w:tcPr>
            <w:tcW w:w="1356" w:type="dxa"/>
          </w:tcPr>
          <w:p w14:paraId="1496BB7A" w14:textId="77777777" w:rsidR="00A95FEA" w:rsidRPr="00E12FBB" w:rsidRDefault="00A95FEA" w:rsidP="00C33EEE">
            <w:pPr>
              <w:pStyle w:val="cmpara"/>
              <w:spacing w:after="220"/>
              <w:jc w:val="left"/>
              <w:rPr>
                <w:sz w:val="20"/>
              </w:rPr>
            </w:pPr>
          </w:p>
        </w:tc>
        <w:tc>
          <w:tcPr>
            <w:tcW w:w="535" w:type="dxa"/>
          </w:tcPr>
          <w:p w14:paraId="75A3028C" w14:textId="77777777" w:rsidR="00A95FEA" w:rsidRPr="007C15F5" w:rsidRDefault="00A95FEA" w:rsidP="00C33EEE">
            <w:pPr>
              <w:pStyle w:val="cmpara"/>
              <w:spacing w:after="220"/>
            </w:pPr>
            <w:r w:rsidRPr="007C15F5">
              <w:t>9.</w:t>
            </w:r>
          </w:p>
        </w:tc>
        <w:tc>
          <w:tcPr>
            <w:tcW w:w="7386" w:type="dxa"/>
            <w:gridSpan w:val="2"/>
          </w:tcPr>
          <w:p w14:paraId="09A59CCA" w14:textId="77777777" w:rsidR="00A95FEA" w:rsidRPr="007C15F5" w:rsidRDefault="00A95FEA" w:rsidP="00C33EEE">
            <w:pPr>
              <w:pStyle w:val="cmpara"/>
              <w:spacing w:after="220"/>
            </w:pPr>
            <w:r w:rsidRPr="007C15F5">
              <w:t>For the purpose of these by-catch limits, ‘</w:t>
            </w:r>
            <w:r w:rsidRPr="007C15F5">
              <w:rPr>
                <w:i/>
              </w:rPr>
              <w:t>Macrourus</w:t>
            </w:r>
            <w:r w:rsidRPr="007C15F5">
              <w:t xml:space="preserve"> spp.’ and ‘skates and rays’ shall each be counted as a single species. </w:t>
            </w:r>
          </w:p>
        </w:tc>
      </w:tr>
      <w:tr w:rsidR="00A95FEA" w:rsidRPr="007C15F5" w14:paraId="02D07E81" w14:textId="77777777" w:rsidTr="00C33EEE">
        <w:tc>
          <w:tcPr>
            <w:tcW w:w="1356" w:type="dxa"/>
          </w:tcPr>
          <w:p w14:paraId="157161BC" w14:textId="77777777" w:rsidR="00A95FEA" w:rsidRPr="00E12FBB" w:rsidRDefault="00A95FEA" w:rsidP="00C33EEE">
            <w:pPr>
              <w:pStyle w:val="paragraphtext"/>
              <w:spacing w:after="220"/>
              <w:jc w:val="left"/>
              <w:rPr>
                <w:sz w:val="20"/>
              </w:rPr>
            </w:pPr>
            <w:r w:rsidRPr="00E12FBB">
              <w:rPr>
                <w:sz w:val="20"/>
              </w:rPr>
              <w:t>Mitigation</w:t>
            </w:r>
          </w:p>
        </w:tc>
        <w:tc>
          <w:tcPr>
            <w:tcW w:w="535" w:type="dxa"/>
          </w:tcPr>
          <w:p w14:paraId="39BF2D1C" w14:textId="77777777" w:rsidR="00A95FEA" w:rsidRPr="007C15F5" w:rsidRDefault="00A95FEA" w:rsidP="00C33EEE">
            <w:pPr>
              <w:pStyle w:val="paragraphtext"/>
              <w:spacing w:after="220"/>
            </w:pPr>
            <w:r w:rsidRPr="007C15F5">
              <w:t>10.</w:t>
            </w:r>
          </w:p>
        </w:tc>
        <w:tc>
          <w:tcPr>
            <w:tcW w:w="7386" w:type="dxa"/>
            <w:gridSpan w:val="2"/>
          </w:tcPr>
          <w:p w14:paraId="76324D68" w14:textId="77777777" w:rsidR="00A95FEA" w:rsidRPr="007C15F5" w:rsidRDefault="00A95FEA" w:rsidP="00C33EEE">
            <w:pPr>
              <w:pStyle w:val="cmpara"/>
              <w:spacing w:after="220"/>
            </w:pPr>
            <w:r w:rsidRPr="007C15F5">
              <w:t xml:space="preserve">Fishing in Statistical Subarea 48.4 shall be carried out in accordance with the provisions of Conservation Measure 25-02. </w:t>
            </w:r>
          </w:p>
        </w:tc>
      </w:tr>
      <w:tr w:rsidR="00A95FEA" w:rsidRPr="007C15F5" w14:paraId="282621C1" w14:textId="77777777" w:rsidTr="00C33EEE">
        <w:trPr>
          <w:cantSplit/>
        </w:trPr>
        <w:tc>
          <w:tcPr>
            <w:tcW w:w="1356" w:type="dxa"/>
          </w:tcPr>
          <w:p w14:paraId="1391C7C0" w14:textId="77777777" w:rsidR="00A95FEA" w:rsidRPr="00E12FBB" w:rsidRDefault="00A95FEA" w:rsidP="00C33EEE">
            <w:pPr>
              <w:pStyle w:val="paragraphtext"/>
              <w:spacing w:after="220"/>
              <w:jc w:val="left"/>
              <w:rPr>
                <w:sz w:val="20"/>
              </w:rPr>
            </w:pPr>
          </w:p>
        </w:tc>
        <w:tc>
          <w:tcPr>
            <w:tcW w:w="535" w:type="dxa"/>
          </w:tcPr>
          <w:p w14:paraId="5AA8BCA9" w14:textId="77777777" w:rsidR="00A95FEA" w:rsidRPr="007C15F5" w:rsidDel="005F15BD" w:rsidRDefault="00A95FEA" w:rsidP="00C33EEE">
            <w:pPr>
              <w:pStyle w:val="paragraphtext"/>
              <w:spacing w:after="220"/>
            </w:pPr>
            <w:r w:rsidRPr="007C15F5">
              <w:t>11.</w:t>
            </w:r>
          </w:p>
        </w:tc>
        <w:tc>
          <w:tcPr>
            <w:tcW w:w="7386" w:type="dxa"/>
            <w:gridSpan w:val="2"/>
          </w:tcPr>
          <w:p w14:paraId="165A7ACF" w14:textId="77777777" w:rsidR="00A95FEA" w:rsidRPr="007C15F5" w:rsidRDefault="00A95FEA" w:rsidP="00C33EEE">
            <w:pPr>
              <w:pStyle w:val="cmpara"/>
            </w:pPr>
            <w:r w:rsidRPr="007C15F5">
              <w:t>Any vessel catching a total of three (3) seabirds shall immediately be required to set longlines at night only (i.e. during the hours of darkness between the times of nautical twilight</w:t>
            </w:r>
            <w:r w:rsidRPr="007C15F5">
              <w:rPr>
                <w:vertAlign w:val="superscript"/>
              </w:rPr>
              <w:t>4</w:t>
            </w:r>
            <w:r w:rsidRPr="007C15F5">
              <w:t>)</w:t>
            </w:r>
            <w:r w:rsidRPr="007C15F5">
              <w:rPr>
                <w:vertAlign w:val="superscript"/>
              </w:rPr>
              <w:t>5</w:t>
            </w:r>
            <w:r w:rsidRPr="007C15F5">
              <w:t>.</w:t>
            </w:r>
          </w:p>
        </w:tc>
      </w:tr>
      <w:tr w:rsidR="00A95FEA" w:rsidRPr="007C15F5" w14:paraId="1351BE97" w14:textId="77777777" w:rsidTr="00C33EEE">
        <w:tc>
          <w:tcPr>
            <w:tcW w:w="1356" w:type="dxa"/>
          </w:tcPr>
          <w:p w14:paraId="59E9B8B0" w14:textId="77777777" w:rsidR="00A95FEA" w:rsidRPr="00E12FBB" w:rsidRDefault="00A95FEA" w:rsidP="00C33EEE">
            <w:pPr>
              <w:pStyle w:val="paragraphtext"/>
              <w:spacing w:after="220"/>
              <w:jc w:val="left"/>
              <w:rPr>
                <w:sz w:val="20"/>
              </w:rPr>
            </w:pPr>
            <w:r w:rsidRPr="00E12FBB">
              <w:rPr>
                <w:sz w:val="20"/>
              </w:rPr>
              <w:t>Observers</w:t>
            </w:r>
          </w:p>
        </w:tc>
        <w:tc>
          <w:tcPr>
            <w:tcW w:w="535" w:type="dxa"/>
          </w:tcPr>
          <w:p w14:paraId="765F0E07" w14:textId="77777777" w:rsidR="00A95FEA" w:rsidRPr="007C15F5" w:rsidRDefault="00A95FEA" w:rsidP="00C33EEE">
            <w:pPr>
              <w:pStyle w:val="paragraphtext"/>
              <w:spacing w:after="220"/>
            </w:pPr>
            <w:r w:rsidRPr="007C15F5">
              <w:t>12.</w:t>
            </w:r>
          </w:p>
        </w:tc>
        <w:tc>
          <w:tcPr>
            <w:tcW w:w="7386" w:type="dxa"/>
            <w:gridSpan w:val="2"/>
          </w:tcPr>
          <w:p w14:paraId="37AA176F" w14:textId="77777777" w:rsidR="00A95FEA" w:rsidRPr="007C15F5" w:rsidRDefault="00A95FEA" w:rsidP="00C33EEE">
            <w:pPr>
              <w:pStyle w:val="cmpara"/>
            </w:pPr>
            <w:r w:rsidRPr="007C15F5">
              <w:t xml:space="preserve">Each vessel participating in the fishery for </w:t>
            </w:r>
            <w:r w:rsidRPr="007C15F5">
              <w:rPr>
                <w:i/>
              </w:rPr>
              <w:t>Dissostichus</w:t>
            </w:r>
            <w:r w:rsidRPr="007C15F5">
              <w:t xml:space="preserve"> spp. in Statistical Subarea 48.4 shall have at least one scientific observer, appointed in accordance with the </w:t>
            </w:r>
            <w:r w:rsidRPr="007C15F5">
              <w:rPr>
                <w:caps/>
              </w:rPr>
              <w:t xml:space="preserve">ccamlr </w:t>
            </w:r>
            <w:r w:rsidRPr="007C15F5">
              <w:t>Scheme of International Scientific Observation, on board throughout all fishing activities within the fishing period.</w:t>
            </w:r>
          </w:p>
        </w:tc>
      </w:tr>
      <w:tr w:rsidR="00A95FEA" w:rsidRPr="007C15F5" w14:paraId="1BDEF8B0" w14:textId="77777777" w:rsidTr="00C33EEE">
        <w:trPr>
          <w:cantSplit/>
          <w:trHeight w:val="3460"/>
        </w:trPr>
        <w:tc>
          <w:tcPr>
            <w:tcW w:w="1356" w:type="dxa"/>
          </w:tcPr>
          <w:p w14:paraId="42096259" w14:textId="77777777" w:rsidR="00A95FEA" w:rsidRPr="00E12FBB" w:rsidRDefault="00A95FEA" w:rsidP="00C33EEE">
            <w:pPr>
              <w:pStyle w:val="paragraphtext"/>
              <w:jc w:val="left"/>
              <w:rPr>
                <w:sz w:val="20"/>
              </w:rPr>
            </w:pPr>
            <w:r w:rsidRPr="00E12FBB">
              <w:rPr>
                <w:sz w:val="20"/>
              </w:rPr>
              <w:t>Data: catch/effort</w:t>
            </w:r>
          </w:p>
        </w:tc>
        <w:tc>
          <w:tcPr>
            <w:tcW w:w="535" w:type="dxa"/>
          </w:tcPr>
          <w:p w14:paraId="7D0ED2B6" w14:textId="77777777" w:rsidR="00A95FEA" w:rsidRPr="007C15F5" w:rsidRDefault="00A95FEA" w:rsidP="00C33EEE">
            <w:pPr>
              <w:pStyle w:val="paragraphtext"/>
            </w:pPr>
            <w:r w:rsidRPr="007C15F5">
              <w:t>13.</w:t>
            </w:r>
          </w:p>
        </w:tc>
        <w:tc>
          <w:tcPr>
            <w:tcW w:w="7386" w:type="dxa"/>
            <w:gridSpan w:val="2"/>
          </w:tcPr>
          <w:p w14:paraId="3CB67CEA" w14:textId="77777777" w:rsidR="00A95FEA" w:rsidRPr="007C15F5" w:rsidRDefault="00A95FEA" w:rsidP="00C33EEE">
            <w:pPr>
              <w:pStyle w:val="cmpara"/>
            </w:pPr>
            <w:r w:rsidRPr="007C15F5">
              <w:t>For the purpose of implementing this conservation measure, the following shall apply:</w:t>
            </w:r>
          </w:p>
          <w:p w14:paraId="3FE2ECF5" w14:textId="77777777" w:rsidR="00A95FEA" w:rsidRPr="007C15F5" w:rsidRDefault="00A95FEA" w:rsidP="00C33EEE">
            <w:pPr>
              <w:pStyle w:val="cmsubpara"/>
              <w:ind w:left="567"/>
            </w:pPr>
            <w:r w:rsidRPr="007C15F5">
              <w:t>(</w:t>
            </w:r>
            <w:proofErr w:type="spellStart"/>
            <w:r w:rsidRPr="007C15F5">
              <w:t>i</w:t>
            </w:r>
            <w:proofErr w:type="spellEnd"/>
            <w:r w:rsidRPr="007C15F5">
              <w:t>)</w:t>
            </w:r>
            <w:r w:rsidRPr="007C15F5">
              <w:tab/>
              <w:t>the Five-day Catch and Effort Reporting System set out in Conservation Measure 23-01;</w:t>
            </w:r>
          </w:p>
          <w:p w14:paraId="7FA94592" w14:textId="77777777" w:rsidR="00A95FEA" w:rsidRPr="007C15F5" w:rsidRDefault="00A95FEA" w:rsidP="00C33EEE">
            <w:pPr>
              <w:pStyle w:val="cmsubpara"/>
              <w:ind w:left="567"/>
            </w:pPr>
            <w:r w:rsidRPr="007C15F5">
              <w:t>(ii)</w:t>
            </w:r>
            <w:r w:rsidRPr="007C15F5">
              <w:tab/>
              <w:t xml:space="preserve">the Monthly Fine-scale Catch and Effort Data Reporting System set out in Conservation Measure 23-04. Data shall be reported on a </w:t>
            </w:r>
            <w:r w:rsidRPr="007C15F5">
              <w:rPr>
                <w:spacing w:val="-2"/>
                <w:szCs w:val="24"/>
              </w:rPr>
              <w:t>haul</w:t>
            </w:r>
            <w:r w:rsidRPr="007C15F5">
              <w:rPr>
                <w:spacing w:val="-2"/>
                <w:szCs w:val="24"/>
              </w:rPr>
              <w:noBreakHyphen/>
              <w:t>by</w:t>
            </w:r>
            <w:r w:rsidRPr="007C15F5">
              <w:rPr>
                <w:spacing w:val="-2"/>
                <w:szCs w:val="24"/>
              </w:rPr>
              <w:noBreakHyphen/>
              <w:t>haul basis. For the purposes of Conservation Measure 23</w:t>
            </w:r>
            <w:r w:rsidRPr="007C15F5">
              <w:rPr>
                <w:spacing w:val="-2"/>
                <w:szCs w:val="24"/>
              </w:rPr>
              <w:noBreakHyphen/>
              <w:t>04,</w:t>
            </w:r>
            <w:r w:rsidRPr="007C15F5">
              <w:t xml:space="preserve"> the target species are </w:t>
            </w:r>
            <w:r w:rsidRPr="007C15F5">
              <w:rPr>
                <w:i/>
              </w:rPr>
              <w:t>Dissostichus</w:t>
            </w:r>
            <w:r w:rsidRPr="007C15F5">
              <w:t xml:space="preserve"> </w:t>
            </w:r>
            <w:r w:rsidRPr="007C15F5">
              <w:rPr>
                <w:i/>
              </w:rPr>
              <w:t xml:space="preserve">eleginoides </w:t>
            </w:r>
            <w:r w:rsidRPr="007C15F5">
              <w:t>and</w:t>
            </w:r>
            <w:r w:rsidRPr="007C15F5">
              <w:rPr>
                <w:i/>
              </w:rPr>
              <w:t xml:space="preserve"> Dissostichus mawsoni</w:t>
            </w:r>
            <w:r w:rsidRPr="007C15F5">
              <w:t>, and ‘by</w:t>
            </w:r>
            <w:r w:rsidRPr="007C15F5">
              <w:noBreakHyphen/>
              <w:t xml:space="preserve">catch species’ are defined as any species other than </w:t>
            </w:r>
            <w:r w:rsidRPr="007C15F5">
              <w:rPr>
                <w:i/>
              </w:rPr>
              <w:t>Dissostichus</w:t>
            </w:r>
            <w:r w:rsidRPr="007C15F5">
              <w:t xml:space="preserve"> spp.</w:t>
            </w:r>
          </w:p>
        </w:tc>
      </w:tr>
      <w:tr w:rsidR="00A95FEA" w:rsidRPr="007C15F5" w14:paraId="08E3AF41" w14:textId="77777777" w:rsidTr="00C33EEE">
        <w:tc>
          <w:tcPr>
            <w:tcW w:w="1356" w:type="dxa"/>
          </w:tcPr>
          <w:p w14:paraId="53F73B26" w14:textId="77777777" w:rsidR="00A95FEA" w:rsidRPr="00E12FBB" w:rsidRDefault="00A95FEA" w:rsidP="00C33EEE">
            <w:pPr>
              <w:pStyle w:val="paragraphtext"/>
              <w:jc w:val="left"/>
              <w:rPr>
                <w:sz w:val="20"/>
              </w:rPr>
            </w:pPr>
            <w:r w:rsidRPr="00E12FBB">
              <w:rPr>
                <w:sz w:val="20"/>
              </w:rPr>
              <w:t>Data: biological</w:t>
            </w:r>
          </w:p>
        </w:tc>
        <w:tc>
          <w:tcPr>
            <w:tcW w:w="535" w:type="dxa"/>
          </w:tcPr>
          <w:p w14:paraId="4EA4F805" w14:textId="77777777" w:rsidR="00A95FEA" w:rsidRPr="007C15F5" w:rsidRDefault="00A95FEA" w:rsidP="00C33EEE">
            <w:pPr>
              <w:pStyle w:val="paragraphtext"/>
            </w:pPr>
            <w:r w:rsidRPr="007C15F5">
              <w:t>14.</w:t>
            </w:r>
          </w:p>
        </w:tc>
        <w:tc>
          <w:tcPr>
            <w:tcW w:w="7386" w:type="dxa"/>
            <w:gridSpan w:val="2"/>
          </w:tcPr>
          <w:p w14:paraId="29CBC224" w14:textId="77777777" w:rsidR="00A95FEA" w:rsidRPr="007C15F5" w:rsidRDefault="00A95FEA"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A95FEA" w:rsidRPr="007C15F5" w14:paraId="23950ACF" w14:textId="77777777" w:rsidTr="00C33EEE">
        <w:trPr>
          <w:cantSplit/>
        </w:trPr>
        <w:tc>
          <w:tcPr>
            <w:tcW w:w="1356" w:type="dxa"/>
          </w:tcPr>
          <w:p w14:paraId="21C711BA" w14:textId="77777777" w:rsidR="00A95FEA" w:rsidRPr="00E12FBB" w:rsidRDefault="00A95FEA" w:rsidP="00C33EEE">
            <w:pPr>
              <w:pStyle w:val="paragraphtext"/>
              <w:jc w:val="left"/>
              <w:rPr>
                <w:sz w:val="20"/>
              </w:rPr>
            </w:pPr>
            <w:r w:rsidRPr="00E12FBB">
              <w:rPr>
                <w:sz w:val="20"/>
              </w:rPr>
              <w:t>Tagging program</w:t>
            </w:r>
          </w:p>
        </w:tc>
        <w:tc>
          <w:tcPr>
            <w:tcW w:w="535" w:type="dxa"/>
          </w:tcPr>
          <w:p w14:paraId="6CFFE07D" w14:textId="77777777" w:rsidR="00A95FEA" w:rsidRPr="007C15F5" w:rsidRDefault="00A95FEA" w:rsidP="00C33EEE">
            <w:pPr>
              <w:pStyle w:val="paragraphtext"/>
            </w:pPr>
            <w:r w:rsidRPr="007C15F5">
              <w:t>15.</w:t>
            </w:r>
          </w:p>
        </w:tc>
        <w:tc>
          <w:tcPr>
            <w:tcW w:w="7386" w:type="dxa"/>
            <w:gridSpan w:val="2"/>
          </w:tcPr>
          <w:p w14:paraId="2F540609" w14:textId="77777777" w:rsidR="00A95FEA" w:rsidRPr="007C15F5" w:rsidRDefault="00A95FEA" w:rsidP="00C33EEE">
            <w:pPr>
              <w:pStyle w:val="cmpara"/>
            </w:pPr>
            <w:r w:rsidRPr="007C15F5">
              <w:t xml:space="preserve">Each vessel taking part in the fishery for </w:t>
            </w:r>
            <w:r w:rsidRPr="007C15F5">
              <w:rPr>
                <w:i/>
              </w:rPr>
              <w:t>Dissostichus</w:t>
            </w:r>
            <w:r w:rsidRPr="007C15F5">
              <w:t xml:space="preserve"> spp. in Statistical Subarea 48.4 shall undertake a tagging program in accordance with the CCAMLR Tagging Protocol. The following additional provisions shall apply:</w:t>
            </w:r>
          </w:p>
          <w:p w14:paraId="45784D07" w14:textId="77777777" w:rsidR="00A95FEA" w:rsidRPr="007C15F5" w:rsidRDefault="00A95FEA" w:rsidP="00C33EEE">
            <w:pPr>
              <w:pStyle w:val="cmsubpara"/>
              <w:ind w:left="567"/>
            </w:pPr>
            <w:r w:rsidRPr="007C15F5">
              <w:t>(</w:t>
            </w:r>
            <w:proofErr w:type="spellStart"/>
            <w:r w:rsidRPr="007C15F5">
              <w:t>i</w:t>
            </w:r>
            <w:proofErr w:type="spellEnd"/>
            <w:r w:rsidRPr="007C15F5">
              <w:t>)</w:t>
            </w:r>
            <w:r w:rsidRPr="007C15F5">
              <w:tab/>
              <w:t xml:space="preserve">fish should be tagged at an average rate of five fish per tonne of green weight catch throughout the season; </w:t>
            </w:r>
          </w:p>
          <w:p w14:paraId="332FE381" w14:textId="77777777" w:rsidR="00A95FEA" w:rsidRPr="007C15F5" w:rsidRDefault="00A95FEA" w:rsidP="00C33EEE">
            <w:pPr>
              <w:pStyle w:val="cmsubpara"/>
              <w:ind w:left="567"/>
            </w:pPr>
            <w:r w:rsidRPr="007C15F5">
              <w:t>(ii)</w:t>
            </w:r>
            <w:r w:rsidRPr="007C15F5">
              <w:tab/>
              <w:t xml:space="preserve">fish should be tagged that have been caught across as broad a range of depths within the designated area as practicable; </w:t>
            </w:r>
          </w:p>
          <w:p w14:paraId="4F379D29" w14:textId="77777777" w:rsidR="00A95FEA" w:rsidRPr="007C15F5" w:rsidRDefault="00A95FEA" w:rsidP="00C33EEE">
            <w:pPr>
              <w:pStyle w:val="cmsubpara"/>
              <w:ind w:left="567"/>
            </w:pPr>
            <w:r w:rsidRPr="007C15F5">
              <w:t>(iii)</w:t>
            </w:r>
            <w:r w:rsidRPr="007C15F5">
              <w:tab/>
              <w:t>fish of a range of total lengths should be tagged.</w:t>
            </w:r>
          </w:p>
        </w:tc>
      </w:tr>
      <w:tr w:rsidR="00A95FEA" w:rsidRPr="007C15F5" w14:paraId="285EC150" w14:textId="77777777" w:rsidTr="00C33EEE">
        <w:tc>
          <w:tcPr>
            <w:tcW w:w="1356" w:type="dxa"/>
          </w:tcPr>
          <w:p w14:paraId="27CC63AB" w14:textId="77777777" w:rsidR="00A95FEA" w:rsidRPr="00E12FBB" w:rsidRDefault="00A95FEA" w:rsidP="00C33EEE">
            <w:pPr>
              <w:pStyle w:val="paragraphtext"/>
              <w:spacing w:after="0"/>
              <w:jc w:val="left"/>
              <w:rPr>
                <w:sz w:val="20"/>
              </w:rPr>
            </w:pPr>
            <w:r w:rsidRPr="00E12FBB">
              <w:rPr>
                <w:sz w:val="20"/>
              </w:rPr>
              <w:t>Environ-mental protection</w:t>
            </w:r>
          </w:p>
        </w:tc>
        <w:tc>
          <w:tcPr>
            <w:tcW w:w="535" w:type="dxa"/>
          </w:tcPr>
          <w:p w14:paraId="67186100" w14:textId="77777777" w:rsidR="00A95FEA" w:rsidRPr="007C15F5" w:rsidRDefault="00A95FEA" w:rsidP="00C33EEE">
            <w:pPr>
              <w:pStyle w:val="paragraphtext"/>
            </w:pPr>
            <w:r w:rsidRPr="007C15F5">
              <w:t>16.</w:t>
            </w:r>
          </w:p>
        </w:tc>
        <w:tc>
          <w:tcPr>
            <w:tcW w:w="7386" w:type="dxa"/>
            <w:gridSpan w:val="2"/>
          </w:tcPr>
          <w:p w14:paraId="2D4E1A96" w14:textId="77777777" w:rsidR="00A95FEA" w:rsidRPr="007C15F5" w:rsidRDefault="00A95FEA" w:rsidP="00C33EEE">
            <w:pPr>
              <w:pStyle w:val="paragraphtext"/>
              <w:spacing w:after="0"/>
              <w:rPr>
                <w:szCs w:val="24"/>
              </w:rPr>
            </w:pPr>
            <w:r w:rsidRPr="007C15F5">
              <w:rPr>
                <w:szCs w:val="24"/>
              </w:rPr>
              <w:t>Conservation Measure 26</w:t>
            </w:r>
            <w:r w:rsidRPr="007C15F5">
              <w:rPr>
                <w:szCs w:val="24"/>
              </w:rPr>
              <w:noBreakHyphen/>
              <w:t>01 applies.</w:t>
            </w:r>
          </w:p>
        </w:tc>
      </w:tr>
      <w:tr w:rsidR="00A95FEA" w:rsidRPr="007C15F5" w14:paraId="273A136E" w14:textId="77777777" w:rsidTr="00C33EEE">
        <w:tc>
          <w:tcPr>
            <w:tcW w:w="1356" w:type="dxa"/>
          </w:tcPr>
          <w:p w14:paraId="562AE537" w14:textId="77777777" w:rsidR="00A95FEA" w:rsidRPr="007C15F5" w:rsidRDefault="00A95FEA" w:rsidP="00C33EEE">
            <w:pPr>
              <w:pStyle w:val="paragraphtext"/>
            </w:pPr>
          </w:p>
        </w:tc>
        <w:tc>
          <w:tcPr>
            <w:tcW w:w="535" w:type="dxa"/>
          </w:tcPr>
          <w:p w14:paraId="46A84FF0" w14:textId="77777777" w:rsidR="00A95FEA" w:rsidRPr="007C15F5" w:rsidRDefault="00A95FEA" w:rsidP="00C33EEE">
            <w:pPr>
              <w:pStyle w:val="paragraphtext"/>
            </w:pPr>
          </w:p>
        </w:tc>
        <w:tc>
          <w:tcPr>
            <w:tcW w:w="7386" w:type="dxa"/>
            <w:gridSpan w:val="2"/>
          </w:tcPr>
          <w:p w14:paraId="420F85AD" w14:textId="77777777" w:rsidR="00A95FEA" w:rsidRPr="00F70C5C" w:rsidRDefault="00A95FEA" w:rsidP="00C33EEE">
            <w:pPr>
              <w:pStyle w:val="cmfootnote"/>
              <w:spacing w:after="0"/>
              <w:ind w:left="278" w:hanging="278"/>
            </w:pPr>
            <w:r w:rsidRPr="007C15F5">
              <w:rPr>
                <w:vertAlign w:val="superscript"/>
              </w:rPr>
              <w:t>1</w:t>
            </w:r>
            <w:r w:rsidRPr="007C15F5">
              <w:rPr>
                <w:vertAlign w:val="superscript"/>
              </w:rPr>
              <w:tab/>
            </w:r>
            <w:r w:rsidRPr="007C15F5">
              <w:t>This provision concerning the minimum distance separating fishing locations is adopted pending the adoption of a more appropriate definition of a fishing location by the Commission.</w:t>
            </w:r>
          </w:p>
          <w:p w14:paraId="68880F5E" w14:textId="77777777" w:rsidR="00A95FEA" w:rsidRPr="007C15F5" w:rsidRDefault="00A95FEA" w:rsidP="00C33EEE">
            <w:pPr>
              <w:pStyle w:val="cmfootnote"/>
              <w:spacing w:after="0"/>
              <w:ind w:left="278" w:hanging="278"/>
            </w:pPr>
            <w:r w:rsidRPr="007C15F5">
              <w:rPr>
                <w:vertAlign w:val="superscript"/>
              </w:rPr>
              <w:t xml:space="preserve">2 </w:t>
            </w:r>
            <w:r w:rsidRPr="007C15F5">
              <w:rPr>
                <w:vertAlign w:val="superscript"/>
              </w:rPr>
              <w:tab/>
            </w:r>
            <w:r w:rsidRPr="007C15F5">
              <w:t>The specified period is adopted in accordance with the reporting period specified in Conservation Measure 23-01, pending the adoption of a more appropriate period by the Commission.</w:t>
            </w:r>
          </w:p>
          <w:p w14:paraId="46C27AF7" w14:textId="77777777" w:rsidR="00A95FEA" w:rsidRPr="007C15F5" w:rsidRDefault="00A95FEA" w:rsidP="00C33EEE">
            <w:pPr>
              <w:pStyle w:val="cmfootnote"/>
              <w:spacing w:after="0"/>
              <w:ind w:left="278" w:hanging="278"/>
            </w:pPr>
            <w:r w:rsidRPr="007C15F5">
              <w:rPr>
                <w:vertAlign w:val="superscript"/>
              </w:rPr>
              <w:t>3</w:t>
            </w:r>
            <w:r w:rsidRPr="007C15F5">
              <w:tab/>
              <w:t>For a longline or a pot, the path is defined from the point at which the first anchor of a set was deployed to the point at which the last anchor of that set was deployed.</w:t>
            </w:r>
          </w:p>
          <w:p w14:paraId="2DF42C33" w14:textId="77777777" w:rsidR="00A95FEA" w:rsidRPr="007C15F5" w:rsidRDefault="00A95FEA" w:rsidP="00A95FEA">
            <w:pPr>
              <w:pStyle w:val="cmfootnote"/>
              <w:keepNext/>
              <w:keepLines/>
              <w:spacing w:after="0"/>
              <w:ind w:left="278" w:hanging="278"/>
            </w:pPr>
            <w:r w:rsidRPr="007C15F5">
              <w:rPr>
                <w:vertAlign w:val="superscript"/>
              </w:rPr>
              <w:lastRenderedPageBreak/>
              <w:t>4</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0B506B89" w14:textId="77777777" w:rsidR="00A95FEA" w:rsidRPr="007C15F5" w:rsidRDefault="00A95FEA" w:rsidP="00C33EEE">
            <w:pPr>
              <w:pStyle w:val="cmfootnote"/>
              <w:spacing w:after="480"/>
              <w:ind w:left="278" w:hanging="278"/>
            </w:pPr>
            <w:r w:rsidRPr="007C15F5">
              <w:rPr>
                <w:vertAlign w:val="superscript"/>
              </w:rPr>
              <w:t>5</w:t>
            </w:r>
            <w:r w:rsidRPr="007C15F5">
              <w:tab/>
              <w:t>Wherever possible, setting of lines should be completed at least three hours before sunrise (to reduce loss of bait to/catches of white-chinned petrels).</w:t>
            </w:r>
          </w:p>
        </w:tc>
      </w:tr>
    </w:tbl>
    <w:p w14:paraId="7A082053" w14:textId="1EA18715" w:rsidR="00A95FEA" w:rsidRPr="007C15F5" w:rsidRDefault="002069D0" w:rsidP="00A95FEA">
      <w:pPr>
        <w:pStyle w:val="cmannexno"/>
        <w:keepNext/>
      </w:pPr>
      <w:bookmarkStart w:id="22" w:name="_Toc435711208"/>
      <w:bookmarkEnd w:id="2"/>
      <w:r w:rsidRPr="007C15F5">
        <w:rPr>
          <w:caps w:val="0"/>
        </w:rPr>
        <w:lastRenderedPageBreak/>
        <w:t xml:space="preserve">Annex </w:t>
      </w:r>
      <w:r w:rsidR="00A95FEA" w:rsidRPr="007C15F5">
        <w:t>41-03/A</w:t>
      </w:r>
      <w:bookmarkEnd w:id="22"/>
    </w:p>
    <w:p w14:paraId="24CD074A" w14:textId="77777777" w:rsidR="00A95FEA" w:rsidRPr="007C15F5" w:rsidRDefault="00A95FEA" w:rsidP="00A95FEA">
      <w:pPr>
        <w:pStyle w:val="cmpara"/>
        <w:keepNext/>
      </w:pPr>
      <w:r w:rsidRPr="007C15F5">
        <w:t>Statistical Subarea 48.4 – The fishery as defined in paragraph 2. Latitudes and longitudes are given in degrees, and the dashed lines indicate latitudes 57°20'S and 58°00'S (refer paragraph 6).</w:t>
      </w:r>
    </w:p>
    <w:p w14:paraId="689D7487" w14:textId="77777777" w:rsidR="00293928" w:rsidRPr="00CC39F5" w:rsidRDefault="00A95FEA" w:rsidP="00CC39F5">
      <w:r w:rsidRPr="007C15F5">
        <w:rPr>
          <w:noProof/>
          <w:lang w:val="en-GB" w:eastAsia="en-GB"/>
        </w:rPr>
        <w:drawing>
          <wp:inline distT="0" distB="0" distL="0" distR="0" wp14:anchorId="7B8C464A" wp14:editId="4F7190A0">
            <wp:extent cx="5159828" cy="4807132"/>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03(2013).jpg"/>
                    <pic:cNvPicPr/>
                  </pic:nvPicPr>
                  <pic:blipFill rotWithShape="1">
                    <a:blip r:embed="rId8">
                      <a:extLst>
                        <a:ext uri="{28A0092B-C50C-407E-A947-70E740481C1C}">
                          <a14:useLocalDpi xmlns:a14="http://schemas.microsoft.com/office/drawing/2010/main" val="0"/>
                        </a:ext>
                      </a:extLst>
                    </a:blip>
                    <a:srcRect l="5896" t="15250" r="4534" b="25678"/>
                    <a:stretch/>
                  </pic:blipFill>
                  <pic:spPr bwMode="auto">
                    <a:xfrm>
                      <a:off x="0" y="0"/>
                      <a:ext cx="5155279" cy="4802894"/>
                    </a:xfrm>
                    <a:prstGeom prst="rect">
                      <a:avLst/>
                    </a:prstGeom>
                    <a:ln>
                      <a:noFill/>
                    </a:ln>
                    <a:extLst>
                      <a:ext uri="{53640926-AAD7-44D8-BBD7-CCE9431645EC}">
                        <a14:shadowObscured xmlns:a14="http://schemas.microsoft.com/office/drawing/2010/main"/>
                      </a:ext>
                    </a:extLst>
                  </pic:spPr>
                </pic:pic>
              </a:graphicData>
            </a:graphic>
          </wp:inline>
        </w:drawing>
      </w:r>
    </w:p>
    <w:sectPr w:rsidR="00293928" w:rsidRPr="00CC39F5" w:rsidSect="00D825C5">
      <w:headerReference w:type="even" r:id="rId9"/>
      <w:headerReference w:type="default" r:id="rId10"/>
      <w:footnotePr>
        <w:numRestart w:val="eachSect"/>
      </w:footnotePr>
      <w:pgSz w:w="11900" w:h="16840" w:code="9"/>
      <w:pgMar w:top="1559" w:right="1418" w:bottom="1559" w:left="1418" w:header="992"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561FC" w14:textId="77777777" w:rsidR="00283C92" w:rsidRDefault="00283C92">
      <w:r>
        <w:separator/>
      </w:r>
    </w:p>
  </w:endnote>
  <w:endnote w:type="continuationSeparator" w:id="0">
    <w:p w14:paraId="60186DDE" w14:textId="77777777" w:rsidR="00283C92" w:rsidRDefault="00283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BA2CD" w14:textId="77777777" w:rsidR="00283C92" w:rsidRDefault="00283C92">
      <w:r>
        <w:separator/>
      </w:r>
    </w:p>
  </w:footnote>
  <w:footnote w:type="continuationSeparator" w:id="0">
    <w:p w14:paraId="667C79D9" w14:textId="77777777" w:rsidR="00283C92" w:rsidRDefault="00283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61A48" w14:textId="77777777" w:rsidR="00A95FEA" w:rsidRDefault="00A95FEA" w:rsidP="006B62B8">
    <w:pPr>
      <w:pStyle w:val="oddheader"/>
    </w:pPr>
    <w:r>
      <w:t>41-03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3C5F6" w14:textId="724893C4" w:rsidR="00B12880" w:rsidRDefault="00A95FEA" w:rsidP="00D825C5">
    <w:pPr>
      <w:pStyle w:val="oddheader"/>
    </w:pPr>
    <w:r>
      <w:t>41-03</w:t>
    </w:r>
  </w:p>
  <w:p w14:paraId="6559C714" w14:textId="00C5F73E" w:rsidR="00D825C5" w:rsidRDefault="00DD09DA" w:rsidP="00D825C5">
    <w:pPr>
      <w:pStyle w:val="oddheader"/>
    </w:pPr>
    <w:del w:id="23" w:author="Doro Forck" w:date="2018-11-07T16:05:00Z">
      <w:r w:rsidDel="009B12B6">
        <w:delText>V</w:delText>
      </w:r>
    </w:del>
    <w:ins w:id="24" w:author="Keith Reid" w:date="2018-10-29T14:20:00Z">
      <w:del w:id="25" w:author="Doro Forck" w:date="2018-11-07T16:05:00Z">
        <w:r w:rsidDel="009B12B6">
          <w:delText>1</w:delText>
        </w:r>
      </w:del>
    </w:ins>
    <w:del w:id="26" w:author="Doro Forck" w:date="2018-11-07T16:05:00Z">
      <w:r w:rsidR="00D825C5" w:rsidDel="009B12B6">
        <w:delText>0</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rid Slicer">
    <w15:presenceInfo w15:providerId="AD" w15:userId="S-1-5-21-789336058-879983540-1801674531-6709"/>
  </w15:person>
  <w15:person w15:author="Keith Reid">
    <w15:presenceInfo w15:providerId="AD" w15:userId="S-1-5-21-789336058-879983540-1801674531-7036"/>
  </w15:person>
  <w15:person w15:author="Doro Forck">
    <w15:presenceInfo w15:providerId="AD" w15:userId="S-1-5-21-789336058-879983540-180167453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6625">
      <o:colormru v:ext="edit" colors="#e4e4e4,#ddd,silver,#b9b9b9"/>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FEA"/>
    <w:rsid w:val="00003392"/>
    <w:rsid w:val="00004F5C"/>
    <w:rsid w:val="0001722C"/>
    <w:rsid w:val="00021B2C"/>
    <w:rsid w:val="0003767B"/>
    <w:rsid w:val="00037BD2"/>
    <w:rsid w:val="000573D8"/>
    <w:rsid w:val="00060309"/>
    <w:rsid w:val="0006461A"/>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6D8"/>
    <w:rsid w:val="00114F3D"/>
    <w:rsid w:val="00115B5B"/>
    <w:rsid w:val="001326D6"/>
    <w:rsid w:val="00134425"/>
    <w:rsid w:val="00155181"/>
    <w:rsid w:val="00155C56"/>
    <w:rsid w:val="001655D3"/>
    <w:rsid w:val="001657DA"/>
    <w:rsid w:val="00170E3D"/>
    <w:rsid w:val="0018501F"/>
    <w:rsid w:val="0019362F"/>
    <w:rsid w:val="001C00E6"/>
    <w:rsid w:val="001C2583"/>
    <w:rsid w:val="001D27F7"/>
    <w:rsid w:val="001F3DC8"/>
    <w:rsid w:val="00201EB9"/>
    <w:rsid w:val="00205903"/>
    <w:rsid w:val="002069D0"/>
    <w:rsid w:val="00214397"/>
    <w:rsid w:val="0021667A"/>
    <w:rsid w:val="002176F2"/>
    <w:rsid w:val="00222E2E"/>
    <w:rsid w:val="0022678A"/>
    <w:rsid w:val="0023288F"/>
    <w:rsid w:val="00240817"/>
    <w:rsid w:val="00242BB1"/>
    <w:rsid w:val="00243D23"/>
    <w:rsid w:val="0026596F"/>
    <w:rsid w:val="00265ED0"/>
    <w:rsid w:val="00276DC0"/>
    <w:rsid w:val="00283C92"/>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B4778"/>
    <w:rsid w:val="006B62B8"/>
    <w:rsid w:val="006D2FA7"/>
    <w:rsid w:val="006E316B"/>
    <w:rsid w:val="00713D8A"/>
    <w:rsid w:val="007178D2"/>
    <w:rsid w:val="00725851"/>
    <w:rsid w:val="00733077"/>
    <w:rsid w:val="00734313"/>
    <w:rsid w:val="00741009"/>
    <w:rsid w:val="0074478C"/>
    <w:rsid w:val="0077140B"/>
    <w:rsid w:val="00793D47"/>
    <w:rsid w:val="00797ECB"/>
    <w:rsid w:val="007A457A"/>
    <w:rsid w:val="007A6AC5"/>
    <w:rsid w:val="007B07B2"/>
    <w:rsid w:val="007B35EB"/>
    <w:rsid w:val="007D3AC0"/>
    <w:rsid w:val="007E1258"/>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C4A8C"/>
    <w:rsid w:val="008D52D3"/>
    <w:rsid w:val="008D55A0"/>
    <w:rsid w:val="008E7591"/>
    <w:rsid w:val="00910A8C"/>
    <w:rsid w:val="00916059"/>
    <w:rsid w:val="00920A43"/>
    <w:rsid w:val="00930FA7"/>
    <w:rsid w:val="009319D6"/>
    <w:rsid w:val="0093261B"/>
    <w:rsid w:val="00933AB7"/>
    <w:rsid w:val="009518B0"/>
    <w:rsid w:val="0097121C"/>
    <w:rsid w:val="00971375"/>
    <w:rsid w:val="00971A7C"/>
    <w:rsid w:val="00981E0B"/>
    <w:rsid w:val="0098365B"/>
    <w:rsid w:val="00984C67"/>
    <w:rsid w:val="009860E5"/>
    <w:rsid w:val="00994F0C"/>
    <w:rsid w:val="00996C55"/>
    <w:rsid w:val="009A6941"/>
    <w:rsid w:val="009B12B6"/>
    <w:rsid w:val="009B4669"/>
    <w:rsid w:val="009B7118"/>
    <w:rsid w:val="009C0EC7"/>
    <w:rsid w:val="009C1A0F"/>
    <w:rsid w:val="009D4AC8"/>
    <w:rsid w:val="009E6510"/>
    <w:rsid w:val="009E66AB"/>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95FEA"/>
    <w:rsid w:val="00AA0088"/>
    <w:rsid w:val="00AA33E9"/>
    <w:rsid w:val="00AB234D"/>
    <w:rsid w:val="00AB3E8C"/>
    <w:rsid w:val="00AB73D0"/>
    <w:rsid w:val="00AC4D3A"/>
    <w:rsid w:val="00AD04A5"/>
    <w:rsid w:val="00AF76A0"/>
    <w:rsid w:val="00B0045F"/>
    <w:rsid w:val="00B01192"/>
    <w:rsid w:val="00B04AF7"/>
    <w:rsid w:val="00B04D58"/>
    <w:rsid w:val="00B05474"/>
    <w:rsid w:val="00B1169C"/>
    <w:rsid w:val="00B12880"/>
    <w:rsid w:val="00B22A80"/>
    <w:rsid w:val="00B24522"/>
    <w:rsid w:val="00B25995"/>
    <w:rsid w:val="00B347AA"/>
    <w:rsid w:val="00B40DB7"/>
    <w:rsid w:val="00B736D6"/>
    <w:rsid w:val="00B738C5"/>
    <w:rsid w:val="00B8478F"/>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7150E"/>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10CCC"/>
    <w:rsid w:val="00D31AE3"/>
    <w:rsid w:val="00D339A3"/>
    <w:rsid w:val="00D36AE8"/>
    <w:rsid w:val="00D43547"/>
    <w:rsid w:val="00D552C0"/>
    <w:rsid w:val="00D825C5"/>
    <w:rsid w:val="00D8369F"/>
    <w:rsid w:val="00D90E1B"/>
    <w:rsid w:val="00D95BF9"/>
    <w:rsid w:val="00DB3658"/>
    <w:rsid w:val="00DB5074"/>
    <w:rsid w:val="00DB6B92"/>
    <w:rsid w:val="00DB6F2A"/>
    <w:rsid w:val="00DB6FC8"/>
    <w:rsid w:val="00DC1401"/>
    <w:rsid w:val="00DD09DA"/>
    <w:rsid w:val="00DD1704"/>
    <w:rsid w:val="00DD1FF2"/>
    <w:rsid w:val="00DD4DB2"/>
    <w:rsid w:val="00DF04E2"/>
    <w:rsid w:val="00E12FBB"/>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0C5C"/>
    <w:rsid w:val="00F75F7B"/>
    <w:rsid w:val="00F77768"/>
    <w:rsid w:val="00F86663"/>
    <w:rsid w:val="00F92982"/>
    <w:rsid w:val="00F936A1"/>
    <w:rsid w:val="00FA0A26"/>
    <w:rsid w:val="00FA4144"/>
    <w:rsid w:val="00FB0269"/>
    <w:rsid w:val="00FC2FA3"/>
    <w:rsid w:val="00FC622E"/>
    <w:rsid w:val="00FC66B0"/>
    <w:rsid w:val="00FC71D7"/>
    <w:rsid w:val="00FD130A"/>
    <w:rsid w:val="00FD4232"/>
    <w:rsid w:val="00FF4028"/>
  </w:rsids>
  <m:mathPr>
    <m:mathFont m:val="Cambria Math"/>
    <m:brkBin m:val="before"/>
    <m:brkBinSub m:val="--"/>
    <m:smallFrac m:val="0"/>
    <m:dispDef/>
    <m:lMargin m:val="0"/>
    <m:rMargin m:val="0"/>
    <m:defJc m:val="centerGroup"/>
    <m:wrapIndent m:val="1440"/>
    <m:intLim m:val="subSup"/>
    <m:naryLim m:val="undOvr"/>
  </m:mathPr>
  <w:themeFontLang w:val="en-AU"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e4e4e4,#ddd,silver,#b9b9b9"/>
    </o:shapedefaults>
    <o:shapelayout v:ext="edit">
      <o:idmap v:ext="edit" data="1"/>
    </o:shapelayout>
  </w:shapeDefaults>
  <w:decimalSymbol w:val="."/>
  <w:listSeparator w:val=","/>
  <w14:docId w14:val="4189ADB0"/>
  <w15:docId w15:val="{BAF28F79-5061-4C94-A1D9-C66E3C7C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A95FEA"/>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55D17-258D-419B-B1E8-DB3B5033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Template>
  <TotalTime>3</TotalTime>
  <Pages>3</Pages>
  <Words>937</Words>
  <Characters>4899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Doro Forck</cp:lastModifiedBy>
  <cp:revision>5</cp:revision>
  <cp:lastPrinted>2014-11-16T21:50:00Z</cp:lastPrinted>
  <dcterms:created xsi:type="dcterms:W3CDTF">2018-10-29T03:20:00Z</dcterms:created>
  <dcterms:modified xsi:type="dcterms:W3CDTF">2018-11-07T05:06:00Z</dcterms:modified>
</cp:coreProperties>
</file>